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0D38F6" w14:textId="0A17DD89" w:rsidR="00474F67" w:rsidRPr="007F05E6" w:rsidRDefault="00474F67" w:rsidP="00474F67">
      <w:pPr>
        <w:pStyle w:val="Unittitle"/>
      </w:pPr>
      <w:r w:rsidRPr="007051BD">
        <w:t xml:space="preserve">Unit </w:t>
      </w:r>
      <w:r w:rsidR="00A5731E">
        <w:t>2</w:t>
      </w:r>
      <w:r>
        <w:t>0</w:t>
      </w:r>
      <w:r w:rsidRPr="007051BD">
        <w:t xml:space="preserve">1: </w:t>
      </w:r>
      <w:r w:rsidR="00A5731E" w:rsidRPr="00CC1C2A">
        <w:t xml:space="preserve">Employment and employability in the </w:t>
      </w:r>
      <w:r w:rsidR="00A5731E">
        <w:t>construction</w:t>
      </w:r>
      <w:r w:rsidR="00A5731E" w:rsidRPr="00CC1C2A">
        <w:t xml:space="preserve"> sector</w:t>
      </w:r>
      <w:r w:rsidR="00FC2F07">
        <w:t xml:space="preserve"> (Tutor)</w:t>
      </w:r>
    </w:p>
    <w:p w14:paraId="5C4F3365" w14:textId="445855E8" w:rsidR="00474F67" w:rsidRPr="00692A45" w:rsidRDefault="00474F67" w:rsidP="00474F67">
      <w:pPr>
        <w:pStyle w:val="Heading1"/>
      </w:pPr>
      <w:r w:rsidRPr="00692A45">
        <w:t xml:space="preserve">Worksheet </w:t>
      </w:r>
      <w:r w:rsidR="00D06302">
        <w:t>4</w:t>
      </w:r>
      <w:r w:rsidRPr="00692A45">
        <w:t xml:space="preserve">: </w:t>
      </w:r>
      <w:r w:rsidR="00594062">
        <w:t>T</w:t>
      </w:r>
      <w:r w:rsidR="00594062" w:rsidRPr="00594062">
        <w:t xml:space="preserve">he </w:t>
      </w:r>
      <w:r w:rsidR="004E6A70">
        <w:t>r</w:t>
      </w:r>
      <w:r w:rsidR="004E6A70" w:rsidRPr="00594062">
        <w:t xml:space="preserve">ole </w:t>
      </w:r>
      <w:r w:rsidR="00594062" w:rsidRPr="00594062">
        <w:t>of the CITB and CPD</w:t>
      </w:r>
    </w:p>
    <w:p w14:paraId="3F98BBCA" w14:textId="77777777" w:rsidR="00077FD6" w:rsidRDefault="004876D1" w:rsidP="004876D1">
      <w:pPr>
        <w:rPr>
          <w:rFonts w:cs="Arial"/>
          <w:szCs w:val="22"/>
        </w:rPr>
      </w:pPr>
      <w:r w:rsidRPr="00214270">
        <w:rPr>
          <w:rFonts w:cs="Arial"/>
          <w:b/>
          <w:szCs w:val="22"/>
        </w:rPr>
        <w:t>Task 1:</w:t>
      </w:r>
      <w:r>
        <w:rPr>
          <w:rFonts w:cs="Arial"/>
          <w:szCs w:val="22"/>
        </w:rPr>
        <w:t xml:space="preserve"> </w:t>
      </w:r>
      <w:r w:rsidR="00077FD6">
        <w:rPr>
          <w:rFonts w:cs="Arial"/>
          <w:szCs w:val="22"/>
        </w:rPr>
        <w:t xml:space="preserve">Role of CITB  </w:t>
      </w:r>
    </w:p>
    <w:p w14:paraId="466A574A" w14:textId="34B930FA" w:rsidR="004876D1" w:rsidRDefault="004876D1" w:rsidP="004876D1">
      <w:pPr>
        <w:rPr>
          <w:rFonts w:cs="Arial"/>
          <w:szCs w:val="22"/>
        </w:rPr>
      </w:pPr>
      <w:r>
        <w:rPr>
          <w:rFonts w:cs="Arial"/>
          <w:szCs w:val="22"/>
        </w:rPr>
        <w:t xml:space="preserve"> </w:t>
      </w:r>
    </w:p>
    <w:p w14:paraId="0EB89A51" w14:textId="0BE48F29" w:rsidR="004876D1" w:rsidRDefault="00F06912" w:rsidP="00214270">
      <w:pPr>
        <w:rPr>
          <w:rFonts w:cs="Arial"/>
          <w:szCs w:val="22"/>
        </w:rPr>
      </w:pPr>
      <w:r>
        <w:rPr>
          <w:rFonts w:cs="Arial"/>
          <w:szCs w:val="22"/>
        </w:rPr>
        <w:t xml:space="preserve">1 </w:t>
      </w:r>
      <w:r w:rsidR="004876D1" w:rsidRPr="00F06912">
        <w:rPr>
          <w:rFonts w:cs="Arial"/>
          <w:szCs w:val="22"/>
        </w:rPr>
        <w:t>What is the role of the CITB in the UK construction industry?</w:t>
      </w:r>
    </w:p>
    <w:p w14:paraId="5EDA25EB" w14:textId="5A54BE42" w:rsidR="004876D1" w:rsidRPr="004876D1" w:rsidRDefault="004876D1" w:rsidP="00214270">
      <w:proofErr w:type="spellStart"/>
      <w:r w:rsidRPr="004876D1">
        <w:t>a</w:t>
      </w:r>
      <w:proofErr w:type="spellEnd"/>
      <w:r w:rsidRPr="004876D1">
        <w:t xml:space="preserve"> </w:t>
      </w:r>
      <w:proofErr w:type="gramStart"/>
      <w:r w:rsidRPr="004876D1">
        <w:t>To</w:t>
      </w:r>
      <w:proofErr w:type="gramEnd"/>
      <w:r w:rsidRPr="004876D1">
        <w:t xml:space="preserve"> provide funding for construction projects</w:t>
      </w:r>
    </w:p>
    <w:p w14:paraId="71ED885A" w14:textId="114BFA9A" w:rsidR="004876D1" w:rsidRPr="00214270" w:rsidRDefault="004876D1" w:rsidP="00214270">
      <w:pPr>
        <w:rPr>
          <w:color w:val="FF0000"/>
        </w:rPr>
      </w:pPr>
      <w:r w:rsidRPr="00214270">
        <w:rPr>
          <w:color w:val="FF0000"/>
        </w:rPr>
        <w:t xml:space="preserve">b </w:t>
      </w:r>
      <w:proofErr w:type="gramStart"/>
      <w:r w:rsidRPr="00214270">
        <w:rPr>
          <w:color w:val="FF0000"/>
        </w:rPr>
        <w:t>To</w:t>
      </w:r>
      <w:proofErr w:type="gramEnd"/>
      <w:r w:rsidRPr="00214270">
        <w:rPr>
          <w:color w:val="FF0000"/>
        </w:rPr>
        <w:t xml:space="preserve"> </w:t>
      </w:r>
      <w:r w:rsidR="0069270B" w:rsidRPr="00214270">
        <w:rPr>
          <w:color w:val="FF0000"/>
        </w:rPr>
        <w:t xml:space="preserve">offer </w:t>
      </w:r>
      <w:r w:rsidRPr="00214270">
        <w:rPr>
          <w:color w:val="FF0000"/>
        </w:rPr>
        <w:t>training and development opportunities for construction workers</w:t>
      </w:r>
    </w:p>
    <w:p w14:paraId="4094D8AF" w14:textId="20EC23BE" w:rsidR="004876D1" w:rsidRPr="004876D1" w:rsidRDefault="004876D1" w:rsidP="00214270">
      <w:r w:rsidRPr="004876D1">
        <w:t>c</w:t>
      </w:r>
      <w:r w:rsidR="00F06912">
        <w:t xml:space="preserve"> </w:t>
      </w:r>
      <w:proofErr w:type="gramStart"/>
      <w:r w:rsidRPr="004876D1">
        <w:t>To</w:t>
      </w:r>
      <w:proofErr w:type="gramEnd"/>
      <w:r w:rsidRPr="004876D1">
        <w:t xml:space="preserve"> regulate construction companies in the UK</w:t>
      </w:r>
    </w:p>
    <w:p w14:paraId="2949924F" w14:textId="61F27623" w:rsidR="004876D1" w:rsidRPr="004876D1" w:rsidRDefault="004876D1" w:rsidP="00214270">
      <w:r w:rsidRPr="004876D1">
        <w:t xml:space="preserve">d </w:t>
      </w:r>
      <w:proofErr w:type="gramStart"/>
      <w:r w:rsidRPr="004876D1">
        <w:t>To</w:t>
      </w:r>
      <w:proofErr w:type="gramEnd"/>
      <w:r w:rsidRPr="004876D1">
        <w:t xml:space="preserve"> </w:t>
      </w:r>
      <w:r w:rsidR="0069270B">
        <w:t>offer</w:t>
      </w:r>
      <w:r w:rsidR="0069270B" w:rsidRPr="004876D1">
        <w:t xml:space="preserve"> </w:t>
      </w:r>
      <w:r w:rsidRPr="004876D1">
        <w:t>insurance</w:t>
      </w:r>
      <w:r w:rsidR="0069270B">
        <w:t>s</w:t>
      </w:r>
      <w:r w:rsidRPr="004876D1">
        <w:t xml:space="preserve"> for construction workers</w:t>
      </w:r>
    </w:p>
    <w:p w14:paraId="61A1D754" w14:textId="77777777" w:rsidR="004876D1" w:rsidRDefault="004876D1" w:rsidP="00F06912"/>
    <w:p w14:paraId="7B55CE36" w14:textId="11304527" w:rsidR="00F06912" w:rsidRDefault="00F06912" w:rsidP="00214270">
      <w:r>
        <w:rPr>
          <w:rFonts w:cs="Arial"/>
          <w:szCs w:val="22"/>
        </w:rPr>
        <w:t xml:space="preserve">2 </w:t>
      </w:r>
      <w:r w:rsidR="004876D1" w:rsidRPr="00F06912">
        <w:rPr>
          <w:rFonts w:cs="Arial"/>
          <w:szCs w:val="22"/>
        </w:rPr>
        <w:t>How does CITB support apprenticeships in the construction industry?</w:t>
      </w:r>
    </w:p>
    <w:p w14:paraId="60842C2F" w14:textId="505240FB" w:rsidR="004876D1" w:rsidRPr="00214270" w:rsidRDefault="004876D1" w:rsidP="00214270">
      <w:pPr>
        <w:rPr>
          <w:color w:val="FF0000"/>
        </w:rPr>
      </w:pPr>
      <w:r w:rsidRPr="00214270">
        <w:rPr>
          <w:color w:val="FF0000"/>
        </w:rPr>
        <w:t xml:space="preserve">a </w:t>
      </w:r>
      <w:r w:rsidR="009A3D07" w:rsidRPr="00214270">
        <w:rPr>
          <w:color w:val="FF0000"/>
        </w:rPr>
        <w:t>Provision of</w:t>
      </w:r>
      <w:r w:rsidRPr="00214270">
        <w:rPr>
          <w:color w:val="FF0000"/>
        </w:rPr>
        <w:t xml:space="preserve"> funding and support to employers</w:t>
      </w:r>
    </w:p>
    <w:p w14:paraId="499FE988" w14:textId="04F80650" w:rsidR="004876D1" w:rsidRPr="004876D1" w:rsidRDefault="004876D1" w:rsidP="00214270">
      <w:r w:rsidRPr="004876D1">
        <w:t xml:space="preserve">b </w:t>
      </w:r>
      <w:r w:rsidR="009A3D07">
        <w:t>Delivery of</w:t>
      </w:r>
      <w:r w:rsidRPr="004876D1">
        <w:t xml:space="preserve"> on-the-job training only</w:t>
      </w:r>
    </w:p>
    <w:p w14:paraId="16CED3CF" w14:textId="4A882947" w:rsidR="004876D1" w:rsidRPr="004876D1" w:rsidRDefault="004876D1" w:rsidP="00214270">
      <w:r w:rsidRPr="004876D1">
        <w:t xml:space="preserve">c </w:t>
      </w:r>
      <w:r w:rsidR="009A3D07">
        <w:t>Delivery of</w:t>
      </w:r>
      <w:r w:rsidRPr="004876D1">
        <w:t xml:space="preserve"> theoretical knowledge</w:t>
      </w:r>
    </w:p>
    <w:p w14:paraId="17A07808" w14:textId="64A477AF" w:rsidR="004876D1" w:rsidRPr="004876D1" w:rsidRDefault="004876D1" w:rsidP="00214270">
      <w:r w:rsidRPr="004876D1">
        <w:t xml:space="preserve">d </w:t>
      </w:r>
      <w:proofErr w:type="gramStart"/>
      <w:r w:rsidRPr="004876D1">
        <w:t>By</w:t>
      </w:r>
      <w:proofErr w:type="gramEnd"/>
      <w:r w:rsidRPr="004876D1">
        <w:t xml:space="preserve"> providing apprentices with certificates only</w:t>
      </w:r>
    </w:p>
    <w:p w14:paraId="7BE2CE7F" w14:textId="77777777" w:rsidR="00F06912" w:rsidRDefault="00F06912" w:rsidP="00F06912"/>
    <w:p w14:paraId="5B198466" w14:textId="0A0469A6" w:rsidR="004876D1" w:rsidRDefault="00F06912" w:rsidP="004876D1">
      <w:pPr>
        <w:rPr>
          <w:rFonts w:cs="Arial"/>
          <w:szCs w:val="22"/>
        </w:rPr>
      </w:pPr>
      <w:r>
        <w:rPr>
          <w:rFonts w:cs="Arial"/>
          <w:color w:val="FF0000"/>
          <w:szCs w:val="22"/>
        </w:rPr>
        <w:t xml:space="preserve">3 </w:t>
      </w:r>
      <w:r w:rsidR="004876D1" w:rsidRPr="004876D1">
        <w:rPr>
          <w:rFonts w:cs="Arial"/>
          <w:szCs w:val="22"/>
        </w:rPr>
        <w:t xml:space="preserve">What is the </w:t>
      </w:r>
      <w:r w:rsidR="004876D1" w:rsidRPr="00FD5CF9">
        <w:rPr>
          <w:rFonts w:cs="Arial"/>
          <w:b/>
          <w:bCs/>
          <w:szCs w:val="22"/>
        </w:rPr>
        <w:t>main</w:t>
      </w:r>
      <w:r w:rsidR="004876D1" w:rsidRPr="004876D1">
        <w:rPr>
          <w:rFonts w:cs="Arial"/>
          <w:szCs w:val="22"/>
        </w:rPr>
        <w:t xml:space="preserve"> benefit of </w:t>
      </w:r>
      <w:r w:rsidR="00A71E2F">
        <w:rPr>
          <w:rFonts w:cs="Arial"/>
          <w:szCs w:val="22"/>
        </w:rPr>
        <w:t>continuing professional development (</w:t>
      </w:r>
      <w:r w:rsidR="004876D1" w:rsidRPr="004876D1">
        <w:rPr>
          <w:rFonts w:cs="Arial"/>
          <w:szCs w:val="22"/>
        </w:rPr>
        <w:t>CPD</w:t>
      </w:r>
      <w:r w:rsidR="00A71E2F">
        <w:rPr>
          <w:rFonts w:cs="Arial"/>
          <w:szCs w:val="22"/>
        </w:rPr>
        <w:t>)</w:t>
      </w:r>
      <w:r w:rsidR="004876D1" w:rsidRPr="004876D1">
        <w:rPr>
          <w:rFonts w:cs="Arial"/>
          <w:szCs w:val="22"/>
        </w:rPr>
        <w:t xml:space="preserve"> in the construction industry?</w:t>
      </w:r>
    </w:p>
    <w:p w14:paraId="5F1287DA" w14:textId="6655ADB0" w:rsidR="004876D1" w:rsidRPr="00214270" w:rsidRDefault="004876D1" w:rsidP="00214270">
      <w:pPr>
        <w:rPr>
          <w:color w:val="FF0000"/>
        </w:rPr>
      </w:pPr>
      <w:proofErr w:type="spellStart"/>
      <w:r w:rsidRPr="00214270">
        <w:rPr>
          <w:color w:val="FF0000"/>
        </w:rPr>
        <w:t>a</w:t>
      </w:r>
      <w:proofErr w:type="spellEnd"/>
      <w:r w:rsidRPr="00214270">
        <w:rPr>
          <w:color w:val="FF0000"/>
        </w:rPr>
        <w:t xml:space="preserve"> </w:t>
      </w:r>
      <w:proofErr w:type="gramStart"/>
      <w:r w:rsidRPr="00214270">
        <w:rPr>
          <w:color w:val="FF0000"/>
        </w:rPr>
        <w:t>To</w:t>
      </w:r>
      <w:proofErr w:type="gramEnd"/>
      <w:r w:rsidRPr="00214270">
        <w:rPr>
          <w:color w:val="FF0000"/>
        </w:rPr>
        <w:t xml:space="preserve"> improve the overall quality of construction work in the UK</w:t>
      </w:r>
    </w:p>
    <w:p w14:paraId="64F2A10B" w14:textId="7FF53577" w:rsidR="004876D1" w:rsidRPr="004876D1" w:rsidRDefault="004876D1" w:rsidP="00214270">
      <w:r w:rsidRPr="004876D1">
        <w:t xml:space="preserve">b </w:t>
      </w:r>
      <w:proofErr w:type="gramStart"/>
      <w:r w:rsidRPr="004876D1">
        <w:t>To</w:t>
      </w:r>
      <w:proofErr w:type="gramEnd"/>
      <w:r w:rsidRPr="004876D1">
        <w:t xml:space="preserve"> reduce the number of construction workers</w:t>
      </w:r>
    </w:p>
    <w:p w14:paraId="4B18FD96" w14:textId="12EFB993" w:rsidR="004876D1" w:rsidRPr="004876D1" w:rsidRDefault="004876D1" w:rsidP="00214270">
      <w:r w:rsidRPr="004876D1">
        <w:t xml:space="preserve">c </w:t>
      </w:r>
      <w:proofErr w:type="gramStart"/>
      <w:r w:rsidRPr="004876D1">
        <w:t>To</w:t>
      </w:r>
      <w:proofErr w:type="gramEnd"/>
      <w:r w:rsidRPr="004876D1">
        <w:t xml:space="preserve"> </w:t>
      </w:r>
      <w:r w:rsidR="001F123B">
        <w:t>decrease</w:t>
      </w:r>
      <w:r w:rsidR="001F123B" w:rsidRPr="004876D1">
        <w:t xml:space="preserve"> </w:t>
      </w:r>
      <w:r w:rsidRPr="004876D1">
        <w:t>the cost of construction projects</w:t>
      </w:r>
    </w:p>
    <w:p w14:paraId="18C52E20" w14:textId="018581C6" w:rsidR="004876D1" w:rsidRPr="004876D1" w:rsidRDefault="004876D1" w:rsidP="00214270">
      <w:r w:rsidRPr="004876D1">
        <w:t xml:space="preserve">d </w:t>
      </w:r>
      <w:proofErr w:type="gramStart"/>
      <w:r w:rsidRPr="004876D1">
        <w:t>To</w:t>
      </w:r>
      <w:proofErr w:type="gramEnd"/>
      <w:r w:rsidRPr="004876D1">
        <w:t xml:space="preserve"> </w:t>
      </w:r>
      <w:r w:rsidR="001F123B">
        <w:t>increase</w:t>
      </w:r>
      <w:r w:rsidR="001F123B" w:rsidRPr="004876D1">
        <w:t xml:space="preserve"> </w:t>
      </w:r>
      <w:r w:rsidRPr="004876D1">
        <w:t>the number of apprenticeships in the industry</w:t>
      </w:r>
    </w:p>
    <w:p w14:paraId="39A6A5BD" w14:textId="49311BC7" w:rsidR="004876D1" w:rsidRDefault="004876D1" w:rsidP="004876D1">
      <w:pPr>
        <w:rPr>
          <w:rFonts w:cs="Arial"/>
          <w:szCs w:val="22"/>
        </w:rPr>
      </w:pPr>
    </w:p>
    <w:p w14:paraId="11EE1E49" w14:textId="55C29833" w:rsidR="004876D1" w:rsidRDefault="00F06912" w:rsidP="00214270">
      <w:pPr>
        <w:rPr>
          <w:rFonts w:cs="Arial"/>
          <w:szCs w:val="22"/>
        </w:rPr>
      </w:pPr>
      <w:r>
        <w:rPr>
          <w:rFonts w:cs="Arial"/>
          <w:szCs w:val="22"/>
        </w:rPr>
        <w:t xml:space="preserve">4 </w:t>
      </w:r>
      <w:r w:rsidR="004876D1" w:rsidRPr="00F06912">
        <w:rPr>
          <w:rFonts w:cs="Arial"/>
          <w:szCs w:val="22"/>
        </w:rPr>
        <w:t>What is the importance of access to funding in the UK construction industry?</w:t>
      </w:r>
    </w:p>
    <w:p w14:paraId="409DCC30" w14:textId="6330F21B" w:rsidR="004876D1" w:rsidRPr="004876D1" w:rsidRDefault="004876D1" w:rsidP="00214270">
      <w:proofErr w:type="gramStart"/>
      <w:r w:rsidRPr="004876D1">
        <w:t>a</w:t>
      </w:r>
      <w:proofErr w:type="gramEnd"/>
      <w:r w:rsidRPr="004876D1">
        <w:t xml:space="preserve"> </w:t>
      </w:r>
      <w:r w:rsidR="00003D5C">
        <w:t>Access to funding ensures quality construction work in the UK</w:t>
      </w:r>
    </w:p>
    <w:p w14:paraId="00AF1AB1" w14:textId="67C4D710" w:rsidR="004876D1" w:rsidRPr="004876D1" w:rsidRDefault="004876D1" w:rsidP="00214270">
      <w:r w:rsidRPr="004876D1">
        <w:t xml:space="preserve">b </w:t>
      </w:r>
      <w:proofErr w:type="gramStart"/>
      <w:r w:rsidRPr="004876D1">
        <w:t>To</w:t>
      </w:r>
      <w:proofErr w:type="gramEnd"/>
      <w:r w:rsidRPr="004876D1">
        <w:t xml:space="preserve"> reduce the number of apprenticeships in the industry</w:t>
      </w:r>
    </w:p>
    <w:p w14:paraId="589FB631" w14:textId="057B782D" w:rsidR="004876D1" w:rsidRPr="00214270" w:rsidRDefault="004876D1" w:rsidP="00214270">
      <w:pPr>
        <w:rPr>
          <w:color w:val="FF0000"/>
        </w:rPr>
      </w:pPr>
      <w:r w:rsidRPr="00214270">
        <w:rPr>
          <w:color w:val="FF0000"/>
        </w:rPr>
        <w:t xml:space="preserve">c </w:t>
      </w:r>
      <w:proofErr w:type="gramStart"/>
      <w:r w:rsidRPr="00214270">
        <w:rPr>
          <w:color w:val="FF0000"/>
        </w:rPr>
        <w:t>To</w:t>
      </w:r>
      <w:proofErr w:type="gramEnd"/>
      <w:r w:rsidRPr="00214270">
        <w:rPr>
          <w:color w:val="FF0000"/>
        </w:rPr>
        <w:t xml:space="preserve"> provide resources for research and development in the industry</w:t>
      </w:r>
    </w:p>
    <w:p w14:paraId="021D50FE" w14:textId="6CBE1762" w:rsidR="004876D1" w:rsidRPr="004876D1" w:rsidRDefault="004876D1" w:rsidP="00214270">
      <w:r w:rsidRPr="004876D1">
        <w:t xml:space="preserve">d </w:t>
      </w:r>
      <w:proofErr w:type="gramStart"/>
      <w:r w:rsidRPr="004876D1">
        <w:t>To</w:t>
      </w:r>
      <w:proofErr w:type="gramEnd"/>
      <w:r w:rsidRPr="004876D1">
        <w:t xml:space="preserve"> discourage innovation and new technology in the industry</w:t>
      </w:r>
    </w:p>
    <w:p w14:paraId="04AB66E4" w14:textId="77777777" w:rsidR="004876D1" w:rsidRPr="004876D1" w:rsidRDefault="004876D1" w:rsidP="004876D1">
      <w:pPr>
        <w:rPr>
          <w:rFonts w:cs="Arial"/>
          <w:szCs w:val="22"/>
        </w:rPr>
      </w:pPr>
    </w:p>
    <w:p w14:paraId="3E96EDBA" w14:textId="603F9F2F" w:rsidR="004876D1" w:rsidRPr="00F06912" w:rsidRDefault="00F06912" w:rsidP="00214270">
      <w:pPr>
        <w:rPr>
          <w:rFonts w:cs="Arial"/>
          <w:szCs w:val="22"/>
        </w:rPr>
      </w:pPr>
      <w:r>
        <w:rPr>
          <w:rFonts w:cs="Arial"/>
          <w:szCs w:val="22"/>
        </w:rPr>
        <w:t xml:space="preserve">5 </w:t>
      </w:r>
      <w:r w:rsidR="004876D1" w:rsidRPr="00F06912">
        <w:rPr>
          <w:rFonts w:cs="Arial"/>
          <w:szCs w:val="22"/>
        </w:rPr>
        <w:t>Which of the following is not a funding initiative in the UK construction industry?</w:t>
      </w:r>
    </w:p>
    <w:p w14:paraId="3F2ADB8D" w14:textId="3F70D94B" w:rsidR="004876D1" w:rsidRPr="004876D1" w:rsidRDefault="004876D1" w:rsidP="00214270">
      <w:r w:rsidRPr="004876D1">
        <w:t xml:space="preserve">a </w:t>
      </w:r>
      <w:r w:rsidR="001F5B02">
        <w:t>Government</w:t>
      </w:r>
      <w:r w:rsidR="001F5B02" w:rsidRPr="004876D1">
        <w:t xml:space="preserve"> </w:t>
      </w:r>
      <w:r w:rsidRPr="004876D1">
        <w:t>Apprenticeship Levy</w:t>
      </w:r>
    </w:p>
    <w:p w14:paraId="6A358809" w14:textId="674CE8C9" w:rsidR="004876D1" w:rsidRPr="004876D1" w:rsidRDefault="004876D1" w:rsidP="00214270">
      <w:r w:rsidRPr="004876D1">
        <w:t>b Government Funding for Infrastructure Projects</w:t>
      </w:r>
    </w:p>
    <w:p w14:paraId="22B0BCFA" w14:textId="0C8B5F5C" w:rsidR="004876D1" w:rsidRPr="004876D1" w:rsidRDefault="004876D1" w:rsidP="00214270">
      <w:r w:rsidRPr="004876D1">
        <w:t>c Private Investment in Construction Companies</w:t>
      </w:r>
    </w:p>
    <w:p w14:paraId="714E9863" w14:textId="59D5F4F5" w:rsidR="004876D1" w:rsidRPr="00214270" w:rsidRDefault="004876D1" w:rsidP="00214270">
      <w:pPr>
        <w:rPr>
          <w:color w:val="FF0000"/>
        </w:rPr>
      </w:pPr>
      <w:r w:rsidRPr="00214270">
        <w:rPr>
          <w:color w:val="FF0000"/>
        </w:rPr>
        <w:t>d Funding for Unemployment Benefits</w:t>
      </w:r>
    </w:p>
    <w:p w14:paraId="1B92F86F" w14:textId="77777777" w:rsidR="004876D1" w:rsidRDefault="004876D1" w:rsidP="004876D1">
      <w:pPr>
        <w:rPr>
          <w:rFonts w:cs="Arial"/>
          <w:szCs w:val="22"/>
        </w:rPr>
      </w:pPr>
    </w:p>
    <w:p w14:paraId="36735CC7" w14:textId="02BB19C9" w:rsidR="006405A0" w:rsidRDefault="006405A0" w:rsidP="004876D1">
      <w:pPr>
        <w:rPr>
          <w:rFonts w:cs="Arial"/>
          <w:szCs w:val="22"/>
        </w:rPr>
      </w:pPr>
    </w:p>
    <w:p w14:paraId="3B9AEFC2" w14:textId="2149975B" w:rsidR="006405A0" w:rsidRPr="00F06912" w:rsidRDefault="00F06912" w:rsidP="00214270">
      <w:pPr>
        <w:rPr>
          <w:rFonts w:cs="Arial"/>
          <w:szCs w:val="22"/>
        </w:rPr>
      </w:pPr>
      <w:r>
        <w:rPr>
          <w:rFonts w:cs="Arial"/>
          <w:szCs w:val="22"/>
        </w:rPr>
        <w:lastRenderedPageBreak/>
        <w:t xml:space="preserve">6 </w:t>
      </w:r>
      <w:r w:rsidR="006405A0" w:rsidRPr="00F06912">
        <w:rPr>
          <w:rFonts w:cs="Arial"/>
          <w:szCs w:val="22"/>
        </w:rPr>
        <w:t>Who is eligible for CITB funding?</w:t>
      </w:r>
    </w:p>
    <w:p w14:paraId="41ECBB45" w14:textId="664B025B" w:rsidR="006405A0" w:rsidRPr="00214270" w:rsidRDefault="006405A0" w:rsidP="00214270">
      <w:pPr>
        <w:pStyle w:val="Answer"/>
        <w:rPr>
          <w:color w:val="FF0000"/>
        </w:rPr>
      </w:pPr>
      <w:r w:rsidRPr="00214270">
        <w:rPr>
          <w:color w:val="FF0000"/>
        </w:rPr>
        <w:t>Employers and self-employed individuals working in the UK construction industry are typically eligible for CITB funding.</w:t>
      </w:r>
    </w:p>
    <w:p w14:paraId="05BEC9EE" w14:textId="77777777" w:rsidR="00F06912" w:rsidRDefault="00F06912" w:rsidP="00214270">
      <w:pPr>
        <w:rPr>
          <w:rFonts w:cs="Arial"/>
          <w:szCs w:val="22"/>
        </w:rPr>
      </w:pPr>
    </w:p>
    <w:p w14:paraId="2381B594" w14:textId="18532D7E" w:rsidR="006405A0" w:rsidRPr="00F06912" w:rsidRDefault="00F06912" w:rsidP="00214270">
      <w:pPr>
        <w:rPr>
          <w:rFonts w:cs="Arial"/>
          <w:szCs w:val="22"/>
        </w:rPr>
      </w:pPr>
      <w:r>
        <w:rPr>
          <w:rFonts w:cs="Arial"/>
          <w:szCs w:val="22"/>
        </w:rPr>
        <w:t xml:space="preserve">7 </w:t>
      </w:r>
      <w:r w:rsidR="006405A0" w:rsidRPr="00F06912">
        <w:rPr>
          <w:rFonts w:cs="Arial"/>
          <w:szCs w:val="22"/>
        </w:rPr>
        <w:t>What is the purpose of CITB funding?</w:t>
      </w:r>
    </w:p>
    <w:p w14:paraId="718A3A5F" w14:textId="2612F392" w:rsidR="006405A0" w:rsidRPr="00214270" w:rsidRDefault="006405A0" w:rsidP="00214270">
      <w:pPr>
        <w:pStyle w:val="Answer"/>
        <w:rPr>
          <w:color w:val="FF0000"/>
        </w:rPr>
      </w:pPr>
      <w:r w:rsidRPr="00214270">
        <w:rPr>
          <w:color w:val="FF0000"/>
        </w:rPr>
        <w:t>The purpose of CITB funding is to support the development of skills and knowledge within the UK construction industry, ultimately improving the quality of work and increasing the competitiveness of the sector.</w:t>
      </w:r>
    </w:p>
    <w:p w14:paraId="2207F371" w14:textId="77777777" w:rsidR="006405A0" w:rsidRPr="006405A0" w:rsidRDefault="006405A0" w:rsidP="006405A0">
      <w:pPr>
        <w:rPr>
          <w:rFonts w:cs="Arial"/>
          <w:szCs w:val="22"/>
        </w:rPr>
      </w:pPr>
    </w:p>
    <w:p w14:paraId="6A1A391D" w14:textId="0A3E592A" w:rsidR="006405A0" w:rsidRPr="00F06912" w:rsidRDefault="00F06912" w:rsidP="00214270">
      <w:pPr>
        <w:rPr>
          <w:rFonts w:cs="Arial"/>
          <w:szCs w:val="22"/>
        </w:rPr>
      </w:pPr>
      <w:r>
        <w:rPr>
          <w:rFonts w:cs="Arial"/>
          <w:szCs w:val="22"/>
        </w:rPr>
        <w:t xml:space="preserve">8 </w:t>
      </w:r>
      <w:r w:rsidR="006405A0" w:rsidRPr="00F06912">
        <w:rPr>
          <w:rFonts w:cs="Arial"/>
          <w:szCs w:val="22"/>
        </w:rPr>
        <w:t>How can a tradesperson apply for CITB funding?</w:t>
      </w:r>
    </w:p>
    <w:p w14:paraId="7848A90C" w14:textId="4A04FDFC" w:rsidR="006405A0" w:rsidRPr="00214270" w:rsidRDefault="006405A0" w:rsidP="00214270">
      <w:pPr>
        <w:pStyle w:val="Answer"/>
        <w:rPr>
          <w:color w:val="FF0000"/>
        </w:rPr>
      </w:pPr>
      <w:r w:rsidRPr="00214270">
        <w:rPr>
          <w:color w:val="FF0000"/>
        </w:rPr>
        <w:t>Tradespeople can apply for CITB funding through the CITB website, which provides information on funding options and eligibility requirements.</w:t>
      </w:r>
    </w:p>
    <w:p w14:paraId="7F6552C4" w14:textId="77777777" w:rsidR="00F06912" w:rsidRPr="006405A0" w:rsidRDefault="00F06912" w:rsidP="006405A0">
      <w:pPr>
        <w:rPr>
          <w:rFonts w:cs="Arial"/>
          <w:szCs w:val="22"/>
        </w:rPr>
      </w:pPr>
    </w:p>
    <w:p w14:paraId="6D253611" w14:textId="0F1BBA2B" w:rsidR="00F06912" w:rsidRDefault="00F06912" w:rsidP="006405A0">
      <w:pPr>
        <w:rPr>
          <w:rFonts w:cs="Arial"/>
          <w:szCs w:val="22"/>
        </w:rPr>
      </w:pPr>
      <w:r>
        <w:rPr>
          <w:rFonts w:cs="Arial"/>
          <w:szCs w:val="22"/>
        </w:rPr>
        <w:t xml:space="preserve">9 </w:t>
      </w:r>
      <w:r w:rsidR="006405A0" w:rsidRPr="00F06912">
        <w:rPr>
          <w:rFonts w:cs="Arial"/>
          <w:szCs w:val="22"/>
        </w:rPr>
        <w:t>What are some examples of training or qualifications that can be funded by CITB?</w:t>
      </w:r>
    </w:p>
    <w:p w14:paraId="7AE32DBF" w14:textId="62273C6F" w:rsidR="006405A0" w:rsidRPr="00214270" w:rsidRDefault="006405A0" w:rsidP="00214270">
      <w:pPr>
        <w:pStyle w:val="Answer"/>
        <w:rPr>
          <w:color w:val="FF0000"/>
        </w:rPr>
      </w:pPr>
      <w:r w:rsidRPr="00214270">
        <w:rPr>
          <w:color w:val="FF0000"/>
        </w:rPr>
        <w:t>Examples include NVQs, apprenticeships, health and safety training, and management training courses.</w:t>
      </w:r>
    </w:p>
    <w:p w14:paraId="6D9ED42B" w14:textId="61690D79" w:rsidR="006405A0" w:rsidRPr="00214270" w:rsidRDefault="006405A0" w:rsidP="006405A0">
      <w:pPr>
        <w:rPr>
          <w:rFonts w:cs="Arial"/>
          <w:color w:val="FF0000"/>
          <w:szCs w:val="22"/>
        </w:rPr>
      </w:pPr>
    </w:p>
    <w:p w14:paraId="1E06C24D" w14:textId="349F1C38" w:rsidR="004876D1" w:rsidRDefault="004876D1" w:rsidP="004876D1">
      <w:pPr>
        <w:rPr>
          <w:rFonts w:cs="Arial"/>
          <w:szCs w:val="22"/>
        </w:rPr>
      </w:pPr>
      <w:r w:rsidRPr="00214270">
        <w:rPr>
          <w:rFonts w:cs="Arial"/>
          <w:b/>
          <w:szCs w:val="22"/>
        </w:rPr>
        <w:t>Task 2:</w:t>
      </w:r>
      <w:r>
        <w:rPr>
          <w:rFonts w:cs="Arial"/>
          <w:szCs w:val="22"/>
        </w:rPr>
        <w:t xml:space="preserve"> Case </w:t>
      </w:r>
      <w:r w:rsidR="005A20F4">
        <w:rPr>
          <w:rFonts w:cs="Arial"/>
          <w:szCs w:val="22"/>
        </w:rPr>
        <w:t xml:space="preserve">study </w:t>
      </w:r>
      <w:r w:rsidR="00536B3F">
        <w:rPr>
          <w:rFonts w:cs="Arial"/>
          <w:szCs w:val="22"/>
        </w:rPr>
        <w:t>‘</w:t>
      </w:r>
      <w:r>
        <w:rPr>
          <w:rFonts w:cs="Arial"/>
          <w:szCs w:val="22"/>
        </w:rPr>
        <w:t xml:space="preserve">John the </w:t>
      </w:r>
      <w:r w:rsidR="000C1A80">
        <w:rPr>
          <w:rFonts w:cs="Arial"/>
          <w:szCs w:val="22"/>
        </w:rPr>
        <w:t>p</w:t>
      </w:r>
      <w:r>
        <w:rPr>
          <w:rFonts w:cs="Arial"/>
          <w:szCs w:val="22"/>
        </w:rPr>
        <w:t>lumber</w:t>
      </w:r>
      <w:r w:rsidR="00536B3F">
        <w:rPr>
          <w:rFonts w:cs="Arial"/>
          <w:szCs w:val="22"/>
        </w:rPr>
        <w:t xml:space="preserve">’ </w:t>
      </w:r>
    </w:p>
    <w:p w14:paraId="364B4CF7" w14:textId="01D470A8" w:rsidR="004876D1" w:rsidRDefault="004876D1" w:rsidP="00110217">
      <w:pPr>
        <w:rPr>
          <w:rFonts w:cs="Arial"/>
          <w:szCs w:val="22"/>
        </w:rPr>
      </w:pPr>
    </w:p>
    <w:p w14:paraId="1A0745C5" w14:textId="44EEC660" w:rsidR="00474F67" w:rsidRDefault="004876D1" w:rsidP="00474F67">
      <w:pPr>
        <w:rPr>
          <w:rFonts w:cs="Arial"/>
          <w:szCs w:val="22"/>
        </w:rPr>
      </w:pPr>
      <w:r>
        <w:rPr>
          <w:rFonts w:cs="Arial"/>
          <w:szCs w:val="22"/>
        </w:rPr>
        <w:t xml:space="preserve">Read the case study and </w:t>
      </w:r>
      <w:r w:rsidR="00030932">
        <w:rPr>
          <w:rFonts w:cs="Arial"/>
          <w:szCs w:val="22"/>
        </w:rPr>
        <w:t>a</w:t>
      </w:r>
      <w:r>
        <w:rPr>
          <w:rFonts w:cs="Arial"/>
          <w:szCs w:val="22"/>
        </w:rPr>
        <w:t xml:space="preserve">nswer </w:t>
      </w:r>
      <w:r w:rsidR="00030932">
        <w:rPr>
          <w:rFonts w:cs="Arial"/>
          <w:szCs w:val="22"/>
        </w:rPr>
        <w:t xml:space="preserve">the </w:t>
      </w:r>
      <w:r>
        <w:rPr>
          <w:rFonts w:cs="Arial"/>
          <w:szCs w:val="22"/>
        </w:rPr>
        <w:t>questions</w:t>
      </w:r>
      <w:r w:rsidR="001A5AE8">
        <w:rPr>
          <w:rFonts w:cs="Arial"/>
          <w:szCs w:val="22"/>
        </w:rPr>
        <w:t xml:space="preserve"> that follow it</w:t>
      </w:r>
      <w:r>
        <w:rPr>
          <w:rFonts w:cs="Arial"/>
          <w:szCs w:val="22"/>
        </w:rPr>
        <w:t xml:space="preserve">. </w:t>
      </w:r>
    </w:p>
    <w:p w14:paraId="22A69173" w14:textId="77777777" w:rsidR="004876D1" w:rsidRDefault="004876D1" w:rsidP="00474F67">
      <w:pPr>
        <w:rPr>
          <w:rFonts w:cs="Arial"/>
          <w:szCs w:val="22"/>
        </w:rPr>
      </w:pPr>
    </w:p>
    <w:p w14:paraId="077EDC88" w14:textId="43DCF593" w:rsidR="004876D1" w:rsidRDefault="004876D1" w:rsidP="00214270">
      <w:pPr>
        <w:pStyle w:val="Quote"/>
      </w:pPr>
      <w:r>
        <w:t xml:space="preserve">John is a self-employed plumber who has been working in the UK construction industry for over 10 years. </w:t>
      </w:r>
      <w:r w:rsidR="001A5AE8">
        <w:t xml:space="preserve">In that time, he </w:t>
      </w:r>
      <w:r>
        <w:t>has gained a lot of experience and knowledge</w:t>
      </w:r>
      <w:r w:rsidR="001A5AE8">
        <w:t>. However, he</w:t>
      </w:r>
      <w:r>
        <w:t xml:space="preserve"> has noticed </w:t>
      </w:r>
      <w:r w:rsidR="00774A2F">
        <w:t>that fewer</w:t>
      </w:r>
      <w:r>
        <w:t xml:space="preserve"> new clients </w:t>
      </w:r>
      <w:r w:rsidR="00774A2F">
        <w:t xml:space="preserve">come </w:t>
      </w:r>
      <w:r>
        <w:t xml:space="preserve">his way. He </w:t>
      </w:r>
      <w:r w:rsidR="00774A2F">
        <w:t>finds it</w:t>
      </w:r>
      <w:r>
        <w:t xml:space="preserve"> difficult to compete with younger plumbers who have completed more recent training and courses, making them more knowledgeable about new plumbing technologies and techniques. John reali</w:t>
      </w:r>
      <w:r w:rsidR="00135868">
        <w:t>s</w:t>
      </w:r>
      <w:r>
        <w:t xml:space="preserve">es the importance of continuing his professional development to stay competitive in the industry. He decides to enrol </w:t>
      </w:r>
      <w:r w:rsidR="00E14495">
        <w:t>i</w:t>
      </w:r>
      <w:r w:rsidR="00774A2F">
        <w:t xml:space="preserve">n </w:t>
      </w:r>
      <w:r>
        <w:t xml:space="preserve">a CPD course that focuses on the latest plumbing technologies and techniques. The course is provided by a local trade association and covers topics such as energy-efficient heating systems and water-saving techniques. After completing the course, John starts to advertise his updated knowledge and skills to potential clients. </w:t>
      </w:r>
    </w:p>
    <w:p w14:paraId="20218834" w14:textId="47E640FD" w:rsidR="004876D1" w:rsidRDefault="004876D1" w:rsidP="00214270">
      <w:pPr>
        <w:pStyle w:val="Quote"/>
      </w:pPr>
      <w:r>
        <w:t xml:space="preserve">He uses social media and his website to showcase his expertise in the latest plumbing technologies and techniques. He starts to receive more inquiries and contracts, and his business begins to grow once again. John is also aware of the importance of staying </w:t>
      </w:r>
      <w:proofErr w:type="gramStart"/>
      <w:r>
        <w:t>up-to-date</w:t>
      </w:r>
      <w:proofErr w:type="gramEnd"/>
      <w:r>
        <w:t xml:space="preserve"> with health and safety regulations in the industry. He takes an online CITB course on health and safety for tradespeople and receives certification on completion. He uses this certification to promote his commitment to health and safety in his plumbing work. Overall, </w:t>
      </w:r>
      <w:r w:rsidR="00536B3F">
        <w:t xml:space="preserve">John’s </w:t>
      </w:r>
      <w:r>
        <w:t xml:space="preserve">decision to invest in his professional development by taking CPD courses and CITB courses has helped him to stay competitive in the UK construction industry. He continues to provide high-quality plumbing services to his clients, and his business is thriving again. </w:t>
      </w:r>
    </w:p>
    <w:p w14:paraId="09E4AB8C" w14:textId="77777777" w:rsidR="00C80EAA" w:rsidRDefault="00C80EAA" w:rsidP="004876D1">
      <w:pPr>
        <w:pStyle w:val="Answer"/>
      </w:pPr>
    </w:p>
    <w:p w14:paraId="70B74D69" w14:textId="2495C060" w:rsidR="004876D1" w:rsidRDefault="00C80EAA" w:rsidP="00214270">
      <w:r>
        <w:t xml:space="preserve">1 </w:t>
      </w:r>
      <w:r w:rsidR="004876D1">
        <w:t>What is CPD?</w:t>
      </w:r>
    </w:p>
    <w:p w14:paraId="4321B592" w14:textId="682411C4" w:rsidR="004876D1" w:rsidRPr="00214270" w:rsidRDefault="004876D1" w:rsidP="00C80EAA">
      <w:pPr>
        <w:pStyle w:val="Answer"/>
        <w:rPr>
          <w:color w:val="FF0000"/>
        </w:rPr>
      </w:pPr>
      <w:r w:rsidRPr="00214270">
        <w:rPr>
          <w:color w:val="FF0000"/>
        </w:rPr>
        <w:t>CPD stands for Continuing Professional Development.</w:t>
      </w:r>
    </w:p>
    <w:p w14:paraId="3CBADFAF" w14:textId="77777777" w:rsidR="004876D1" w:rsidRDefault="004876D1" w:rsidP="004876D1">
      <w:pPr>
        <w:pStyle w:val="Answer"/>
      </w:pPr>
    </w:p>
    <w:p w14:paraId="7F3F88C3" w14:textId="39FCDBD1" w:rsidR="004876D1" w:rsidRDefault="00C80EAA" w:rsidP="00214270">
      <w:r>
        <w:lastRenderedPageBreak/>
        <w:t xml:space="preserve">2 </w:t>
      </w:r>
      <w:r w:rsidR="004876D1">
        <w:t>Why did John enrol in a CPD course?</w:t>
      </w:r>
    </w:p>
    <w:p w14:paraId="436EA22B" w14:textId="54BEC2E1" w:rsidR="004876D1" w:rsidRPr="00214270" w:rsidRDefault="004876D1" w:rsidP="00C80EAA">
      <w:pPr>
        <w:pStyle w:val="Answer"/>
        <w:rPr>
          <w:color w:val="FF0000"/>
        </w:rPr>
      </w:pPr>
      <w:r w:rsidRPr="00214270">
        <w:rPr>
          <w:color w:val="FF0000"/>
        </w:rPr>
        <w:t>John enrolled in a CPD course to update his knowledge and skills on the latest plumbing technologies and techniques.</w:t>
      </w:r>
    </w:p>
    <w:p w14:paraId="35470F1A" w14:textId="77777777" w:rsidR="004876D1" w:rsidRDefault="004876D1" w:rsidP="004876D1">
      <w:pPr>
        <w:pStyle w:val="Answer"/>
      </w:pPr>
    </w:p>
    <w:p w14:paraId="065012E2" w14:textId="771B5449" w:rsidR="004876D1" w:rsidRDefault="00C80EAA" w:rsidP="00214270">
      <w:r>
        <w:t xml:space="preserve">3 </w:t>
      </w:r>
      <w:r w:rsidR="004876D1">
        <w:t>How did John promote his updated knowledge and skills?</w:t>
      </w:r>
    </w:p>
    <w:p w14:paraId="48F1119D" w14:textId="13DE61D8" w:rsidR="004876D1" w:rsidRPr="00214270" w:rsidRDefault="004876D1" w:rsidP="00C80EAA">
      <w:pPr>
        <w:pStyle w:val="Answer"/>
        <w:rPr>
          <w:color w:val="FF0000"/>
        </w:rPr>
      </w:pPr>
      <w:r w:rsidRPr="00214270">
        <w:rPr>
          <w:color w:val="FF0000"/>
        </w:rPr>
        <w:t>John promoted his updated knowledge and skills by showcasing them on social media and his website.</w:t>
      </w:r>
    </w:p>
    <w:p w14:paraId="555C4534" w14:textId="77777777" w:rsidR="004876D1" w:rsidRDefault="004876D1" w:rsidP="004876D1">
      <w:pPr>
        <w:pStyle w:val="Answer"/>
      </w:pPr>
    </w:p>
    <w:p w14:paraId="633D7FA3" w14:textId="0698BC62" w:rsidR="004876D1" w:rsidRDefault="00C80EAA" w:rsidP="00214270">
      <w:r>
        <w:t xml:space="preserve">4 </w:t>
      </w:r>
      <w:r w:rsidR="004876D1">
        <w:t xml:space="preserve">What is the importance of staying </w:t>
      </w:r>
      <w:proofErr w:type="gramStart"/>
      <w:r w:rsidR="004876D1">
        <w:t>up-to-date</w:t>
      </w:r>
      <w:proofErr w:type="gramEnd"/>
      <w:r w:rsidR="004876D1">
        <w:t xml:space="preserve"> with health and safety regulations in the industry?</w:t>
      </w:r>
    </w:p>
    <w:p w14:paraId="4956749E" w14:textId="66C82D4A" w:rsidR="004876D1" w:rsidRPr="00214270" w:rsidRDefault="004876D1" w:rsidP="00C80EAA">
      <w:pPr>
        <w:pStyle w:val="Answer"/>
        <w:rPr>
          <w:color w:val="FF0000"/>
        </w:rPr>
      </w:pPr>
      <w:r w:rsidRPr="00214270">
        <w:rPr>
          <w:color w:val="FF0000"/>
        </w:rPr>
        <w:t xml:space="preserve">Staying </w:t>
      </w:r>
      <w:proofErr w:type="gramStart"/>
      <w:r w:rsidRPr="00214270">
        <w:rPr>
          <w:color w:val="FF0000"/>
        </w:rPr>
        <w:t>up-to-date</w:t>
      </w:r>
      <w:proofErr w:type="gramEnd"/>
      <w:r w:rsidRPr="00214270">
        <w:rPr>
          <w:color w:val="FF0000"/>
        </w:rPr>
        <w:t xml:space="preserve"> with health and safety regulations is important to ensure the safety of workers and clients, and to avoid any legal issues.</w:t>
      </w:r>
    </w:p>
    <w:p w14:paraId="287E6466" w14:textId="77777777" w:rsidR="004876D1" w:rsidRDefault="004876D1" w:rsidP="004876D1">
      <w:pPr>
        <w:pStyle w:val="Answer"/>
      </w:pPr>
    </w:p>
    <w:p w14:paraId="73C07D1D" w14:textId="33EE4CF2" w:rsidR="004876D1" w:rsidRDefault="00C80EAA" w:rsidP="00214270">
      <w:r>
        <w:t xml:space="preserve">5 </w:t>
      </w:r>
      <w:r w:rsidR="004876D1">
        <w:t xml:space="preserve">How has </w:t>
      </w:r>
      <w:r w:rsidR="00536B3F">
        <w:t xml:space="preserve">John’s </w:t>
      </w:r>
      <w:r w:rsidR="004876D1">
        <w:t>investment in professional development helped him?</w:t>
      </w:r>
    </w:p>
    <w:p w14:paraId="240C67CA" w14:textId="580AA06D" w:rsidR="006E1028" w:rsidRPr="00214270" w:rsidRDefault="00536B3F" w:rsidP="004876D1">
      <w:pPr>
        <w:pStyle w:val="Answer"/>
        <w:rPr>
          <w:color w:val="FF0000"/>
        </w:rPr>
      </w:pPr>
      <w:r w:rsidRPr="00214270">
        <w:rPr>
          <w:color w:val="FF0000"/>
        </w:rPr>
        <w:t>Joh</w:t>
      </w:r>
      <w:r>
        <w:rPr>
          <w:color w:val="FF0000"/>
        </w:rPr>
        <w:t>n’</w:t>
      </w:r>
      <w:r w:rsidRPr="00214270">
        <w:rPr>
          <w:color w:val="FF0000"/>
        </w:rPr>
        <w:t xml:space="preserve">s </w:t>
      </w:r>
      <w:r w:rsidR="004876D1" w:rsidRPr="00214270">
        <w:rPr>
          <w:color w:val="FF0000"/>
        </w:rPr>
        <w:t>investment in professional development has helped him to stay competitive in the UK construction industry, receive more inquiries and contracts</w:t>
      </w:r>
      <w:r w:rsidR="00E14495" w:rsidRPr="00214270">
        <w:rPr>
          <w:color w:val="FF0000"/>
        </w:rPr>
        <w:t>,</w:t>
      </w:r>
      <w:r w:rsidR="004876D1" w:rsidRPr="00214270">
        <w:rPr>
          <w:color w:val="FF0000"/>
        </w:rPr>
        <w:t xml:space="preserve"> and grow his business.</w:t>
      </w:r>
    </w:p>
    <w:sectPr w:rsidR="006E1028" w:rsidRPr="00214270" w:rsidSect="00F03E33">
      <w:headerReference w:type="even" r:id="rId10"/>
      <w:headerReference w:type="default" r:id="rId11"/>
      <w:footerReference w:type="even" r:id="rId12"/>
      <w:footerReference w:type="default" r:id="rId13"/>
      <w:headerReference w:type="first" r:id="rId14"/>
      <w:footerReference w:type="first" r:id="rId15"/>
      <w:pgSz w:w="11900" w:h="16840"/>
      <w:pgMar w:top="2155" w:right="1191" w:bottom="1247"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141CC2" w14:textId="77777777" w:rsidR="0092488C" w:rsidRDefault="0092488C">
      <w:pPr>
        <w:spacing w:before="0" w:after="0"/>
      </w:pPr>
      <w:r>
        <w:separator/>
      </w:r>
    </w:p>
  </w:endnote>
  <w:endnote w:type="continuationSeparator" w:id="0">
    <w:p w14:paraId="3F1FCC23" w14:textId="77777777" w:rsidR="0092488C" w:rsidRDefault="0092488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36B8AB" w14:textId="77777777" w:rsidR="00BD1F67" w:rsidRDefault="00BD1F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6D52A4" w14:textId="37FBE939" w:rsidR="001A5AE8" w:rsidRPr="00F03E33" w:rsidRDefault="00BD1F67" w:rsidP="00F03E33">
    <w:pPr>
      <w:pStyle w:val="Footer"/>
      <w:pBdr>
        <w:top w:val="single" w:sz="4" w:space="6" w:color="0077E3"/>
      </w:pBdr>
      <w:tabs>
        <w:tab w:val="clear" w:pos="9639"/>
        <w:tab w:val="clear" w:pos="11199"/>
        <w:tab w:val="right" w:pos="16160"/>
      </w:tabs>
      <w:spacing w:before="0"/>
      <w:ind w:left="0"/>
      <w:rPr>
        <w:rFonts w:cs="Arial"/>
      </w:rPr>
    </w:pPr>
    <w:ins w:id="0" w:author="Charlie Evans" w:date="2026-01-26T09:35:00Z" w16du:dateUtc="2026-01-26T09:35:00Z">
      <w:r w:rsidRPr="004B6E5D">
        <w:rPr>
          <w:rFonts w:cs="Arial"/>
        </w:rPr>
        <w:t xml:space="preserve">© </w:t>
      </w:r>
      <w:r>
        <w:rPr>
          <w:rFonts w:cs="Arial"/>
        </w:rPr>
        <w:t xml:space="preserve">City &amp; Guilds Limited. </w:t>
      </w:r>
      <w:r w:rsidRPr="004B6E5D">
        <w:rPr>
          <w:rFonts w:cs="Arial"/>
        </w:rPr>
        <w:t>All rights reserved.</w:t>
      </w:r>
    </w:ins>
    <w:del w:id="1" w:author="Charlie Evans" w:date="2026-01-26T09:35:00Z" w16du:dateUtc="2026-01-26T09:35:00Z">
      <w:r w:rsidR="009B54FC" w:rsidRPr="004B6E5D" w:rsidDel="00BD1F67">
        <w:rPr>
          <w:rFonts w:cs="Arial"/>
        </w:rPr>
        <w:delText xml:space="preserve">© </w:delText>
      </w:r>
      <w:r w:rsidR="009B54FC" w:rsidDel="00BD1F67">
        <w:rPr>
          <w:rFonts w:cs="Arial"/>
        </w:rPr>
        <w:delText>2023 City and Guilds of London Institute</w:delText>
      </w:r>
      <w:r w:rsidR="009B54FC" w:rsidRPr="004B6E5D" w:rsidDel="00BD1F67">
        <w:rPr>
          <w:rFonts w:cs="Arial"/>
        </w:rPr>
        <w:delText>. All rights reserved.</w:delText>
      </w:r>
    </w:del>
    <w:r w:rsidR="001A5AE8" w:rsidRPr="001C75AD">
      <w:rPr>
        <w:rFonts w:cs="Arial"/>
      </w:rPr>
      <w:tab/>
      <w:t xml:space="preserve">Page </w:t>
    </w:r>
    <w:r w:rsidR="001A5AE8">
      <w:fldChar w:fldCharType="begin"/>
    </w:r>
    <w:r w:rsidR="001A5AE8">
      <w:instrText xml:space="preserve"> PAGE   \* MERGEFORMAT </w:instrText>
    </w:r>
    <w:r w:rsidR="001A5AE8">
      <w:fldChar w:fldCharType="separate"/>
    </w:r>
    <w:r w:rsidR="000C1A80">
      <w:rPr>
        <w:noProof/>
      </w:rPr>
      <w:t>3</w:t>
    </w:r>
    <w:r w:rsidR="001A5AE8">
      <w:rPr>
        <w:rFonts w:cs="Arial"/>
        <w:noProof/>
      </w:rPr>
      <w:fldChar w:fldCharType="end"/>
    </w:r>
    <w:r w:rsidR="001A5AE8" w:rsidRPr="001C75AD">
      <w:rPr>
        <w:rFonts w:cs="Arial"/>
      </w:rPr>
      <w:t xml:space="preserve"> of </w:t>
    </w:r>
    <w:fldSimple w:instr=" NUMPAGES   \* MERGEFORMAT ">
      <w:r w:rsidR="000C1A80">
        <w:rPr>
          <w:noProof/>
        </w:rPr>
        <w:t>3</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20FB16" w14:textId="77777777" w:rsidR="00BD1F67" w:rsidRDefault="00BD1F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7A54A5" w14:textId="77777777" w:rsidR="0092488C" w:rsidRDefault="0092488C">
      <w:pPr>
        <w:spacing w:before="0" w:after="0"/>
      </w:pPr>
      <w:r>
        <w:separator/>
      </w:r>
    </w:p>
  </w:footnote>
  <w:footnote w:type="continuationSeparator" w:id="0">
    <w:p w14:paraId="15956190" w14:textId="77777777" w:rsidR="0092488C" w:rsidRDefault="0092488C">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0EE5FC" w14:textId="77777777" w:rsidR="00BD1F67" w:rsidRDefault="00BD1F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414C93" w14:textId="2269575C" w:rsidR="001A5AE8" w:rsidRPr="00D42CEB" w:rsidRDefault="001A5AE8" w:rsidP="00F03E33">
    <w:pPr>
      <w:tabs>
        <w:tab w:val="left" w:pos="12572"/>
      </w:tabs>
      <w:spacing w:before="0" w:after="0" w:line="360" w:lineRule="exact"/>
      <w:rPr>
        <w:b/>
        <w:bCs/>
        <w:sz w:val="28"/>
        <w:szCs w:val="28"/>
      </w:rPr>
    </w:pPr>
    <w:r w:rsidRPr="00D42CEB">
      <w:rPr>
        <w:rFonts w:cs="Arial"/>
        <w:noProof/>
        <w:sz w:val="28"/>
        <w:szCs w:val="22"/>
        <w:lang w:val="en-US"/>
      </w:rPr>
      <w:drawing>
        <wp:anchor distT="0" distB="0" distL="114300" distR="114300" simplePos="0" relativeHeight="251659264" behindDoc="0" locked="1" layoutInCell="1" allowOverlap="1" wp14:anchorId="3B2F94B7" wp14:editId="2B6905AD">
          <wp:simplePos x="0" y="0"/>
          <wp:positionH relativeFrom="rightMargin">
            <wp:posOffset>-1980565</wp:posOffset>
          </wp:positionH>
          <wp:positionV relativeFrom="page">
            <wp:posOffset>269875</wp:posOffset>
          </wp:positionV>
          <wp:extent cx="1980000" cy="601200"/>
          <wp:effectExtent l="0" t="0" r="1270" b="0"/>
          <wp:wrapNone/>
          <wp:docPr id="8" name="Picture 8"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Pr>
        <w:rFonts w:cs="Arial"/>
        <w:noProof/>
        <w:sz w:val="28"/>
        <w:szCs w:val="22"/>
      </w:rPr>
      <w:t>Progression</w:t>
    </w:r>
    <w:r w:rsidRPr="00D42CEB">
      <w:rPr>
        <w:sz w:val="28"/>
        <w:szCs w:val="28"/>
      </w:rPr>
      <w:t xml:space="preserve"> in </w:t>
    </w:r>
    <w:r w:rsidRPr="00D42CEB">
      <w:rPr>
        <w:sz w:val="28"/>
        <w:szCs w:val="28"/>
      </w:rPr>
      <w:br/>
    </w:r>
    <w:r w:rsidRPr="00D42CEB">
      <w:rPr>
        <w:b/>
        <w:bCs/>
        <w:sz w:val="28"/>
        <w:szCs w:val="28"/>
      </w:rPr>
      <w:t xml:space="preserve">Construction </w:t>
    </w:r>
    <w:r>
      <w:rPr>
        <w:b/>
        <w:bCs/>
        <w:sz w:val="28"/>
        <w:szCs w:val="28"/>
      </w:rPr>
      <w:t>(Level 2)</w:t>
    </w:r>
  </w:p>
  <w:p w14:paraId="6D5BF42A" w14:textId="2AB95E80" w:rsidR="001A5AE8" w:rsidRPr="00F03E33" w:rsidRDefault="001A5AE8" w:rsidP="00F03E33">
    <w:pPr>
      <w:tabs>
        <w:tab w:val="left" w:pos="12572"/>
      </w:tabs>
      <w:spacing w:before="0" w:after="0" w:line="320" w:lineRule="exact"/>
      <w:rPr>
        <w:color w:val="0077E3"/>
        <w:sz w:val="24"/>
        <w:szCs w:val="28"/>
        <w:vertAlign w:val="subscript"/>
      </w:rPr>
    </w:pPr>
    <w:r w:rsidRPr="00AC3BFD">
      <w:rPr>
        <w:noProof/>
        <w:color w:val="0077E3"/>
        <w:sz w:val="24"/>
        <w:szCs w:val="22"/>
        <w:lang w:val="en-US"/>
      </w:rPr>
      <mc:AlternateContent>
        <mc:Choice Requires="wps">
          <w:drawing>
            <wp:anchor distT="0" distB="0" distL="114300" distR="114300" simplePos="0" relativeHeight="251660288"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3BC55F9" id="Straight Connector 11"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476.2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" strokecolor="#5b9bd5 [3204]" strokeweight=".5pt">
              <v:stroke joinstyle="miter"/>
              <w10:wrap anchorx="margin" anchory="page"/>
              <w10:anchorlock/>
            </v:line>
          </w:pict>
        </mc:Fallback>
      </mc:AlternateContent>
    </w:r>
    <w:r w:rsidRPr="00AC3BFD">
      <w:rPr>
        <w:color w:val="0077E3"/>
        <w:sz w:val="24"/>
        <w:szCs w:val="28"/>
      </w:rPr>
      <w:t xml:space="preserve">Unit </w:t>
    </w:r>
    <w:r>
      <w:rPr>
        <w:color w:val="0077E3"/>
        <w:sz w:val="24"/>
        <w:szCs w:val="28"/>
      </w:rPr>
      <w:t>2</w:t>
    </w:r>
    <w:r w:rsidRPr="00AC3BFD">
      <w:rPr>
        <w:color w:val="0077E3"/>
        <w:sz w:val="24"/>
        <w:szCs w:val="28"/>
      </w:rPr>
      <w:t xml:space="preserve">01 </w:t>
    </w:r>
    <w:r>
      <w:rPr>
        <w:color w:val="0077E3"/>
        <w:sz w:val="24"/>
        <w:szCs w:val="28"/>
      </w:rPr>
      <w:t xml:space="preserve">Worksheet </w:t>
    </w:r>
    <w:r w:rsidR="00D06302">
      <w:rPr>
        <w:color w:val="0077E3"/>
        <w:sz w:val="24"/>
        <w:szCs w:val="28"/>
      </w:rPr>
      <w:t>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B72129" w14:textId="77777777" w:rsidR="00BD1F67" w:rsidRDefault="00BD1F6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D1E008B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8"/>
    <w:multiLevelType w:val="singleLevel"/>
    <w:tmpl w:val="BB0674C8"/>
    <w:lvl w:ilvl="0">
      <w:start w:val="1"/>
      <w:numFmt w:val="decimal"/>
      <w:lvlText w:val="%1."/>
      <w:lvlJc w:val="left"/>
      <w:pPr>
        <w:tabs>
          <w:tab w:val="num" w:pos="360"/>
        </w:tabs>
        <w:ind w:left="360" w:hanging="360"/>
      </w:pPr>
    </w:lvl>
  </w:abstractNum>
  <w:abstractNum w:abstractNumId="2" w15:restartNumberingAfterBreak="0">
    <w:nsid w:val="0D302E61"/>
    <w:multiLevelType w:val="multilevel"/>
    <w:tmpl w:val="140C80C2"/>
    <w:lvl w:ilvl="0">
      <w:start w:val="1"/>
      <w:numFmt w:val="bullet"/>
      <w:lvlText w:val="•"/>
      <w:lvlJc w:val="left"/>
      <w:pPr>
        <w:ind w:left="284" w:firstLine="0"/>
      </w:pPr>
      <w:rPr>
        <w:rFonts w:ascii="Arial" w:hAnsi="Arial" w:hint="default"/>
        <w:b w:val="0"/>
        <w:i w:val="0"/>
        <w:caps w:val="0"/>
        <w:strike w:val="0"/>
        <w:dstrike w:val="0"/>
        <w:vanish w:val="0"/>
        <w:color w:val="595959"/>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1D679A2"/>
    <w:multiLevelType w:val="hybridMultilevel"/>
    <w:tmpl w:val="510A5A9E"/>
    <w:lvl w:ilvl="0" w:tplc="D7CA0F78">
      <w:start w:val="1"/>
      <w:numFmt w:val="bulle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1C3BF2"/>
    <w:multiLevelType w:val="hybridMultilevel"/>
    <w:tmpl w:val="1864FD62"/>
    <w:lvl w:ilvl="0" w:tplc="D87C9A3A">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7B6B2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3A655CB"/>
    <w:multiLevelType w:val="hybridMultilevel"/>
    <w:tmpl w:val="B34AA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5141CF7"/>
    <w:multiLevelType w:val="hybridMultilevel"/>
    <w:tmpl w:val="7C462E2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7E4136F"/>
    <w:multiLevelType w:val="hybridMultilevel"/>
    <w:tmpl w:val="EF86AAD0"/>
    <w:lvl w:ilvl="0" w:tplc="E78EED1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6B50886"/>
    <w:multiLevelType w:val="hybridMultilevel"/>
    <w:tmpl w:val="B474466C"/>
    <w:lvl w:ilvl="0" w:tplc="17EE69BC">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D842095"/>
    <w:multiLevelType w:val="hybridMultilevel"/>
    <w:tmpl w:val="D41CF502"/>
    <w:lvl w:ilvl="0" w:tplc="0E2E5098">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E283C19"/>
    <w:multiLevelType w:val="multilevel"/>
    <w:tmpl w:val="5CD60782"/>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0F706D7"/>
    <w:multiLevelType w:val="hybridMultilevel"/>
    <w:tmpl w:val="4C827C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15764F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6F57573"/>
    <w:multiLevelType w:val="hybridMultilevel"/>
    <w:tmpl w:val="CA1C4782"/>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47263E1C"/>
    <w:multiLevelType w:val="hybridMultilevel"/>
    <w:tmpl w:val="6838875C"/>
    <w:lvl w:ilvl="0" w:tplc="E132BD5E">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0535390"/>
    <w:multiLevelType w:val="hybridMultilevel"/>
    <w:tmpl w:val="40846720"/>
    <w:lvl w:ilvl="0" w:tplc="C6F099F2">
      <w:start w:val="1"/>
      <w:numFmt w:val="bullet"/>
      <w:lvlText w:val="•"/>
      <w:lvlJc w:val="left"/>
      <w:pPr>
        <w:tabs>
          <w:tab w:val="num" w:pos="284"/>
        </w:tabs>
        <w:ind w:left="284" w:hanging="284"/>
      </w:pPr>
      <w:rPr>
        <w:rFonts w:ascii="Arial" w:hAnsi="Arial" w:hint="default"/>
        <w:b w:val="0"/>
        <w:i w:val="0"/>
        <w:caps w:val="0"/>
        <w:strike w:val="0"/>
        <w:dstrike w:val="0"/>
        <w:vanish w:val="0"/>
        <w:color w:val="E3061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4E2247"/>
    <w:multiLevelType w:val="hybridMultilevel"/>
    <w:tmpl w:val="7CBCB860"/>
    <w:lvl w:ilvl="0" w:tplc="BE0095B6">
      <w:start w:val="1"/>
      <w:numFmt w:val="bullet"/>
      <w:lvlText w:val="–"/>
      <w:lvlJc w:val="left"/>
      <w:pPr>
        <w:tabs>
          <w:tab w:val="num" w:pos="567"/>
        </w:tabs>
        <w:ind w:left="175" w:firstLine="109"/>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11322B"/>
    <w:multiLevelType w:val="multilevel"/>
    <w:tmpl w:val="5AAAC4B0"/>
    <w:lvl w:ilvl="0">
      <w:start w:val="1"/>
      <w:numFmt w:val="bullet"/>
      <w:lvlText w:val="•"/>
      <w:lvlJc w:val="left"/>
      <w:pPr>
        <w:ind w:left="284" w:firstLine="0"/>
      </w:pPr>
      <w:rPr>
        <w:rFonts w:ascii="Arial" w:hAnsi="Arial" w:hint="default"/>
        <w:b w:val="0"/>
        <w:i w:val="0"/>
        <w:caps w:val="0"/>
        <w:strike w:val="0"/>
        <w:dstrike w:val="0"/>
        <w:vanish w:val="0"/>
        <w:color w:val="595959"/>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5989168F"/>
    <w:multiLevelType w:val="multilevel"/>
    <w:tmpl w:val="75188282"/>
    <w:lvl w:ilvl="0">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59C812AB"/>
    <w:multiLevelType w:val="multilevel"/>
    <w:tmpl w:val="EFD0AC70"/>
    <w:lvl w:ilvl="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63DC2907"/>
    <w:multiLevelType w:val="hybridMultilevel"/>
    <w:tmpl w:val="91CE2FCE"/>
    <w:lvl w:ilvl="0" w:tplc="D0E8F08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89C6FE9"/>
    <w:multiLevelType w:val="multilevel"/>
    <w:tmpl w:val="AE4882FC"/>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ACB328B"/>
    <w:multiLevelType w:val="hybridMultilevel"/>
    <w:tmpl w:val="78282A66"/>
    <w:lvl w:ilvl="0" w:tplc="5F0A842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B2546A0"/>
    <w:multiLevelType w:val="hybridMultilevel"/>
    <w:tmpl w:val="29702B7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26" w15:restartNumberingAfterBreak="0">
    <w:nsid w:val="6C7C0E88"/>
    <w:multiLevelType w:val="hybridMultilevel"/>
    <w:tmpl w:val="75188282"/>
    <w:lvl w:ilvl="0" w:tplc="305CC07C">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FC100AA"/>
    <w:multiLevelType w:val="hybridMultilevel"/>
    <w:tmpl w:val="4102417C"/>
    <w:lvl w:ilvl="0" w:tplc="A73073D6">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0FB2FA3"/>
    <w:multiLevelType w:val="multilevel"/>
    <w:tmpl w:val="46266B76"/>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76B67071"/>
    <w:multiLevelType w:val="hybridMultilevel"/>
    <w:tmpl w:val="E17837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77E67E72"/>
    <w:multiLevelType w:val="hybridMultilevel"/>
    <w:tmpl w:val="69A8EE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8A234DD"/>
    <w:multiLevelType w:val="hybridMultilevel"/>
    <w:tmpl w:val="1840C9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10620325">
    <w:abstractNumId w:val="6"/>
  </w:num>
  <w:num w:numId="2" w16cid:durableId="51655826">
    <w:abstractNumId w:val="18"/>
  </w:num>
  <w:num w:numId="3" w16cid:durableId="720983335">
    <w:abstractNumId w:val="26"/>
  </w:num>
  <w:num w:numId="4" w16cid:durableId="2044594935">
    <w:abstractNumId w:val="20"/>
  </w:num>
  <w:num w:numId="5" w16cid:durableId="1290748257">
    <w:abstractNumId w:val="9"/>
  </w:num>
  <w:num w:numId="6" w16cid:durableId="737673654">
    <w:abstractNumId w:val="19"/>
  </w:num>
  <w:num w:numId="7" w16cid:durableId="348794117">
    <w:abstractNumId w:val="9"/>
  </w:num>
  <w:num w:numId="8" w16cid:durableId="1823039501">
    <w:abstractNumId w:val="2"/>
  </w:num>
  <w:num w:numId="9" w16cid:durableId="1411733532">
    <w:abstractNumId w:val="9"/>
    <w:lvlOverride w:ilvl="0">
      <w:startOverride w:val="1"/>
    </w:lvlOverride>
  </w:num>
  <w:num w:numId="10" w16cid:durableId="462357407">
    <w:abstractNumId w:val="21"/>
  </w:num>
  <w:num w:numId="11" w16cid:durableId="1945111060">
    <w:abstractNumId w:val="17"/>
  </w:num>
  <w:num w:numId="12" w16cid:durableId="617219637">
    <w:abstractNumId w:val="7"/>
  </w:num>
  <w:num w:numId="13" w16cid:durableId="1557201127">
    <w:abstractNumId w:val="15"/>
  </w:num>
  <w:num w:numId="14" w16cid:durableId="956987340">
    <w:abstractNumId w:val="22"/>
  </w:num>
  <w:num w:numId="15" w16cid:durableId="1970548783">
    <w:abstractNumId w:val="13"/>
  </w:num>
  <w:num w:numId="16" w16cid:durableId="1257783926">
    <w:abstractNumId w:val="8"/>
  </w:num>
  <w:num w:numId="17" w16cid:durableId="1375084160">
    <w:abstractNumId w:val="29"/>
  </w:num>
  <w:num w:numId="18" w16cid:durableId="1272585450">
    <w:abstractNumId w:val="30"/>
  </w:num>
  <w:num w:numId="19" w16cid:durableId="1845390423">
    <w:abstractNumId w:val="5"/>
  </w:num>
  <w:num w:numId="20" w16cid:durableId="89200056">
    <w:abstractNumId w:val="3"/>
  </w:num>
  <w:num w:numId="21" w16cid:durableId="1344669007">
    <w:abstractNumId w:val="11"/>
  </w:num>
  <w:num w:numId="22" w16cid:durableId="1078600460">
    <w:abstractNumId w:val="11"/>
    <w:lvlOverride w:ilvl="0">
      <w:startOverride w:val="1"/>
    </w:lvlOverride>
  </w:num>
  <w:num w:numId="23" w16cid:durableId="464469473">
    <w:abstractNumId w:val="28"/>
  </w:num>
  <w:num w:numId="24" w16cid:durableId="268122759">
    <w:abstractNumId w:val="11"/>
    <w:lvlOverride w:ilvl="0">
      <w:startOverride w:val="1"/>
    </w:lvlOverride>
  </w:num>
  <w:num w:numId="25" w16cid:durableId="1786072416">
    <w:abstractNumId w:val="11"/>
    <w:lvlOverride w:ilvl="0">
      <w:startOverride w:val="1"/>
    </w:lvlOverride>
  </w:num>
  <w:num w:numId="26" w16cid:durableId="650182953">
    <w:abstractNumId w:val="12"/>
  </w:num>
  <w:num w:numId="27" w16cid:durableId="1662730415">
    <w:abstractNumId w:val="23"/>
  </w:num>
  <w:num w:numId="28" w16cid:durableId="201553814">
    <w:abstractNumId w:val="11"/>
    <w:lvlOverride w:ilvl="0">
      <w:startOverride w:val="1"/>
    </w:lvlOverride>
  </w:num>
  <w:num w:numId="29" w16cid:durableId="618878989">
    <w:abstractNumId w:val="24"/>
  </w:num>
  <w:num w:numId="30" w16cid:durableId="1467117361">
    <w:abstractNumId w:val="11"/>
  </w:num>
  <w:num w:numId="31" w16cid:durableId="1528325382">
    <w:abstractNumId w:val="11"/>
    <w:lvlOverride w:ilvl="0">
      <w:startOverride w:val="1"/>
    </w:lvlOverride>
  </w:num>
  <w:num w:numId="32" w16cid:durableId="1929345279">
    <w:abstractNumId w:val="11"/>
    <w:lvlOverride w:ilvl="0">
      <w:startOverride w:val="1"/>
    </w:lvlOverride>
  </w:num>
  <w:num w:numId="33" w16cid:durableId="1492451330">
    <w:abstractNumId w:val="1"/>
  </w:num>
  <w:num w:numId="34" w16cid:durableId="1968506265">
    <w:abstractNumId w:val="14"/>
  </w:num>
  <w:num w:numId="35" w16cid:durableId="187329235">
    <w:abstractNumId w:val="25"/>
  </w:num>
  <w:num w:numId="36" w16cid:durableId="994260500">
    <w:abstractNumId w:val="31"/>
  </w:num>
  <w:num w:numId="37" w16cid:durableId="1738892598">
    <w:abstractNumId w:val="0"/>
  </w:num>
  <w:num w:numId="38" w16cid:durableId="1473937319">
    <w:abstractNumId w:val="16"/>
  </w:num>
  <w:num w:numId="39" w16cid:durableId="2078818770">
    <w:abstractNumId w:val="4"/>
  </w:num>
  <w:num w:numId="40" w16cid:durableId="260725016">
    <w:abstractNumId w:val="27"/>
  </w:num>
  <w:num w:numId="41" w16cid:durableId="277374167">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Charlie Evans">
    <w15:presenceInfo w15:providerId="AD" w15:userId="S::charlie.evans@cityandguilds.com::9964b21c-b77c-4334-8083-162c4eec65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revisionView w:markup="0"/>
  <w:trackRevisions/>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4994"/>
    <w:rsid w:val="000033BD"/>
    <w:rsid w:val="00003D5C"/>
    <w:rsid w:val="00030932"/>
    <w:rsid w:val="000351CD"/>
    <w:rsid w:val="0006592F"/>
    <w:rsid w:val="00077FD6"/>
    <w:rsid w:val="00082C62"/>
    <w:rsid w:val="000B231F"/>
    <w:rsid w:val="000C1A80"/>
    <w:rsid w:val="000C3D20"/>
    <w:rsid w:val="000E194B"/>
    <w:rsid w:val="000F3728"/>
    <w:rsid w:val="00110217"/>
    <w:rsid w:val="00132D2A"/>
    <w:rsid w:val="00135868"/>
    <w:rsid w:val="00152AC3"/>
    <w:rsid w:val="0015399C"/>
    <w:rsid w:val="00156AF3"/>
    <w:rsid w:val="0018444C"/>
    <w:rsid w:val="0019491D"/>
    <w:rsid w:val="001A5AE8"/>
    <w:rsid w:val="001D2B98"/>
    <w:rsid w:val="001F123B"/>
    <w:rsid w:val="001F5B02"/>
    <w:rsid w:val="001F74AD"/>
    <w:rsid w:val="00201327"/>
    <w:rsid w:val="00214270"/>
    <w:rsid w:val="002150E1"/>
    <w:rsid w:val="00240822"/>
    <w:rsid w:val="002966A2"/>
    <w:rsid w:val="002D07A8"/>
    <w:rsid w:val="003405EA"/>
    <w:rsid w:val="00404B31"/>
    <w:rsid w:val="004137CF"/>
    <w:rsid w:val="004303C4"/>
    <w:rsid w:val="004509F7"/>
    <w:rsid w:val="0047497D"/>
    <w:rsid w:val="00474F67"/>
    <w:rsid w:val="0048500D"/>
    <w:rsid w:val="004876D1"/>
    <w:rsid w:val="004E6A70"/>
    <w:rsid w:val="00524E1B"/>
    <w:rsid w:val="00536B3F"/>
    <w:rsid w:val="00594062"/>
    <w:rsid w:val="005A08A9"/>
    <w:rsid w:val="005A20F4"/>
    <w:rsid w:val="006135C0"/>
    <w:rsid w:val="006405A0"/>
    <w:rsid w:val="006642FD"/>
    <w:rsid w:val="006807B0"/>
    <w:rsid w:val="00691B95"/>
    <w:rsid w:val="0069270B"/>
    <w:rsid w:val="006B798A"/>
    <w:rsid w:val="006D3AA3"/>
    <w:rsid w:val="006D4994"/>
    <w:rsid w:val="006E1028"/>
    <w:rsid w:val="006E19C2"/>
    <w:rsid w:val="006F6FCA"/>
    <w:rsid w:val="006F7BAF"/>
    <w:rsid w:val="007111D5"/>
    <w:rsid w:val="00774A2F"/>
    <w:rsid w:val="00797FA7"/>
    <w:rsid w:val="00816821"/>
    <w:rsid w:val="008C1F1C"/>
    <w:rsid w:val="008C6AB0"/>
    <w:rsid w:val="008D47A6"/>
    <w:rsid w:val="0092488C"/>
    <w:rsid w:val="009975A0"/>
    <w:rsid w:val="009A3D07"/>
    <w:rsid w:val="009B54FC"/>
    <w:rsid w:val="009C5C6E"/>
    <w:rsid w:val="00A055CD"/>
    <w:rsid w:val="00A2454C"/>
    <w:rsid w:val="00A26E3A"/>
    <w:rsid w:val="00A5731E"/>
    <w:rsid w:val="00A71E2F"/>
    <w:rsid w:val="00A74824"/>
    <w:rsid w:val="00AE245C"/>
    <w:rsid w:val="00B054EC"/>
    <w:rsid w:val="00B146B7"/>
    <w:rsid w:val="00B42C8E"/>
    <w:rsid w:val="00B500E3"/>
    <w:rsid w:val="00BB6CC4"/>
    <w:rsid w:val="00BD1F67"/>
    <w:rsid w:val="00BE2C21"/>
    <w:rsid w:val="00C003A4"/>
    <w:rsid w:val="00C01D20"/>
    <w:rsid w:val="00C202BF"/>
    <w:rsid w:val="00C80EAA"/>
    <w:rsid w:val="00C858D7"/>
    <w:rsid w:val="00D06302"/>
    <w:rsid w:val="00D073BC"/>
    <w:rsid w:val="00D56B82"/>
    <w:rsid w:val="00DA2485"/>
    <w:rsid w:val="00DE29A8"/>
    <w:rsid w:val="00E14495"/>
    <w:rsid w:val="00E71555"/>
    <w:rsid w:val="00EC6CD5"/>
    <w:rsid w:val="00ED6C9E"/>
    <w:rsid w:val="00F03E33"/>
    <w:rsid w:val="00F06912"/>
    <w:rsid w:val="00F15749"/>
    <w:rsid w:val="00F42A36"/>
    <w:rsid w:val="00F80359"/>
    <w:rsid w:val="00FC2F07"/>
    <w:rsid w:val="00FD52DA"/>
    <w:rsid w:val="00FD5CF9"/>
    <w:rsid w:val="00FF2FC2"/>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F177129"/>
  <w15:docId w15:val="{2247461F-0B52-4F6B-A151-E73DB3FF2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19"/>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29"/>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6E1028"/>
    <w:pPr>
      <w:ind w:left="357"/>
    </w:pPr>
    <w:rPr>
      <w:rFonts w:cs="Arial"/>
      <w:szCs w:val="22"/>
    </w:rPr>
  </w:style>
  <w:style w:type="paragraph" w:customStyle="1" w:styleId="Answernumbered">
    <w:name w:val="Answer numbered"/>
    <w:basedOn w:val="Normalnumberedlist"/>
    <w:qFormat/>
    <w:rsid w:val="00B054EC"/>
    <w:pPr>
      <w:numPr>
        <w:numId w:val="21"/>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paragraph" w:styleId="ListParagraph">
    <w:name w:val="List Paragraph"/>
    <w:basedOn w:val="Normal"/>
    <w:rsid w:val="004876D1"/>
    <w:pPr>
      <w:ind w:left="720"/>
      <w:contextualSpacing/>
    </w:pPr>
  </w:style>
  <w:style w:type="table" w:styleId="TableGrid">
    <w:name w:val="Table Grid"/>
    <w:basedOn w:val="TableNormal"/>
    <w:rsid w:val="006405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EC6CD5"/>
    <w:rPr>
      <w:sz w:val="16"/>
      <w:szCs w:val="16"/>
    </w:rPr>
  </w:style>
  <w:style w:type="paragraph" w:styleId="CommentText">
    <w:name w:val="annotation text"/>
    <w:basedOn w:val="Normal"/>
    <w:link w:val="CommentTextChar"/>
    <w:unhideWhenUsed/>
    <w:rsid w:val="00EC6CD5"/>
    <w:pPr>
      <w:spacing w:line="240" w:lineRule="auto"/>
    </w:pPr>
    <w:rPr>
      <w:sz w:val="20"/>
      <w:szCs w:val="20"/>
    </w:rPr>
  </w:style>
  <w:style w:type="character" w:customStyle="1" w:styleId="CommentTextChar">
    <w:name w:val="Comment Text Char"/>
    <w:basedOn w:val="DefaultParagraphFont"/>
    <w:link w:val="CommentText"/>
    <w:rsid w:val="00EC6CD5"/>
    <w:rPr>
      <w:rFonts w:ascii="Arial" w:hAnsi="Arial"/>
      <w:lang w:eastAsia="en-US"/>
    </w:rPr>
  </w:style>
  <w:style w:type="paragraph" w:styleId="CommentSubject">
    <w:name w:val="annotation subject"/>
    <w:basedOn w:val="CommentText"/>
    <w:next w:val="CommentText"/>
    <w:link w:val="CommentSubjectChar"/>
    <w:semiHidden/>
    <w:unhideWhenUsed/>
    <w:rsid w:val="00EC6CD5"/>
    <w:rPr>
      <w:b/>
      <w:bCs/>
    </w:rPr>
  </w:style>
  <w:style w:type="character" w:customStyle="1" w:styleId="CommentSubjectChar">
    <w:name w:val="Comment Subject Char"/>
    <w:basedOn w:val="CommentTextChar"/>
    <w:link w:val="CommentSubject"/>
    <w:semiHidden/>
    <w:rsid w:val="00EC6CD5"/>
    <w:rPr>
      <w:rFonts w:ascii="Arial" w:hAnsi="Arial"/>
      <w:b/>
      <w:bCs/>
      <w:lang w:eastAsia="en-US"/>
    </w:rPr>
  </w:style>
  <w:style w:type="paragraph" w:styleId="Revision">
    <w:name w:val="Revision"/>
    <w:hidden/>
    <w:semiHidden/>
    <w:rsid w:val="00FD5CF9"/>
    <w:rPr>
      <w:rFonts w:ascii="Arial" w:hAnsi="Arial"/>
      <w:sz w:val="22"/>
      <w:szCs w:val="24"/>
      <w:lang w:eastAsia="en-US"/>
    </w:rPr>
  </w:style>
  <w:style w:type="paragraph" w:styleId="Quote">
    <w:name w:val="Quote"/>
    <w:basedOn w:val="Normal"/>
    <w:next w:val="Normal"/>
    <w:link w:val="QuoteChar"/>
    <w:rsid w:val="00C80EAA"/>
    <w:rPr>
      <w:i/>
      <w:iCs/>
      <w:color w:val="000000" w:themeColor="text1"/>
    </w:rPr>
  </w:style>
  <w:style w:type="character" w:customStyle="1" w:styleId="QuoteChar">
    <w:name w:val="Quote Char"/>
    <w:basedOn w:val="DefaultParagraphFont"/>
    <w:link w:val="Quote"/>
    <w:rsid w:val="00C80EAA"/>
    <w:rPr>
      <w:rFonts w:ascii="Arial" w:hAnsi="Arial"/>
      <w:i/>
      <w:iCs/>
      <w:color w:val="000000" w:themeColor="text1"/>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859043">
      <w:bodyDiv w:val="1"/>
      <w:marLeft w:val="0"/>
      <w:marRight w:val="0"/>
      <w:marTop w:val="0"/>
      <w:marBottom w:val="0"/>
      <w:divBdr>
        <w:top w:val="none" w:sz="0" w:space="0" w:color="auto"/>
        <w:left w:val="none" w:sz="0" w:space="0" w:color="auto"/>
        <w:bottom w:val="none" w:sz="0" w:space="0" w:color="auto"/>
        <w:right w:val="none" w:sz="0" w:space="0" w:color="auto"/>
      </w:divBdr>
    </w:div>
    <w:div w:id="384567375">
      <w:bodyDiv w:val="1"/>
      <w:marLeft w:val="0"/>
      <w:marRight w:val="0"/>
      <w:marTop w:val="0"/>
      <w:marBottom w:val="0"/>
      <w:divBdr>
        <w:top w:val="none" w:sz="0" w:space="0" w:color="auto"/>
        <w:left w:val="none" w:sz="0" w:space="0" w:color="auto"/>
        <w:bottom w:val="none" w:sz="0" w:space="0" w:color="auto"/>
        <w:right w:val="none" w:sz="0" w:space="0" w:color="auto"/>
      </w:divBdr>
      <w:divsChild>
        <w:div w:id="1314798809">
          <w:marLeft w:val="0"/>
          <w:marRight w:val="0"/>
          <w:marTop w:val="0"/>
          <w:marBottom w:val="0"/>
          <w:divBdr>
            <w:top w:val="single" w:sz="2" w:space="0" w:color="auto"/>
            <w:left w:val="single" w:sz="2" w:space="0" w:color="auto"/>
            <w:bottom w:val="single" w:sz="6" w:space="0" w:color="auto"/>
            <w:right w:val="single" w:sz="2" w:space="0" w:color="auto"/>
          </w:divBdr>
          <w:divsChild>
            <w:div w:id="600572043">
              <w:marLeft w:val="0"/>
              <w:marRight w:val="0"/>
              <w:marTop w:val="100"/>
              <w:marBottom w:val="100"/>
              <w:divBdr>
                <w:top w:val="single" w:sz="2" w:space="0" w:color="D9D9E3"/>
                <w:left w:val="single" w:sz="2" w:space="0" w:color="D9D9E3"/>
                <w:bottom w:val="single" w:sz="2" w:space="0" w:color="D9D9E3"/>
                <w:right w:val="single" w:sz="2" w:space="0" w:color="D9D9E3"/>
              </w:divBdr>
              <w:divsChild>
                <w:div w:id="1282609801">
                  <w:marLeft w:val="0"/>
                  <w:marRight w:val="0"/>
                  <w:marTop w:val="0"/>
                  <w:marBottom w:val="0"/>
                  <w:divBdr>
                    <w:top w:val="single" w:sz="2" w:space="0" w:color="D9D9E3"/>
                    <w:left w:val="single" w:sz="2" w:space="0" w:color="D9D9E3"/>
                    <w:bottom w:val="single" w:sz="2" w:space="0" w:color="D9D9E3"/>
                    <w:right w:val="single" w:sz="2" w:space="0" w:color="D9D9E3"/>
                  </w:divBdr>
                  <w:divsChild>
                    <w:div w:id="990989179">
                      <w:marLeft w:val="0"/>
                      <w:marRight w:val="0"/>
                      <w:marTop w:val="0"/>
                      <w:marBottom w:val="0"/>
                      <w:divBdr>
                        <w:top w:val="single" w:sz="2" w:space="0" w:color="D9D9E3"/>
                        <w:left w:val="single" w:sz="2" w:space="0" w:color="D9D9E3"/>
                        <w:bottom w:val="single" w:sz="2" w:space="0" w:color="D9D9E3"/>
                        <w:right w:val="single" w:sz="2" w:space="0" w:color="D9D9E3"/>
                      </w:divBdr>
                      <w:divsChild>
                        <w:div w:id="89990002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862476868">
          <w:marLeft w:val="0"/>
          <w:marRight w:val="0"/>
          <w:marTop w:val="0"/>
          <w:marBottom w:val="0"/>
          <w:divBdr>
            <w:top w:val="single" w:sz="2" w:space="0" w:color="auto"/>
            <w:left w:val="single" w:sz="2" w:space="0" w:color="auto"/>
            <w:bottom w:val="single" w:sz="6" w:space="0" w:color="auto"/>
            <w:right w:val="single" w:sz="2" w:space="0" w:color="auto"/>
          </w:divBdr>
          <w:divsChild>
            <w:div w:id="2016108976">
              <w:marLeft w:val="0"/>
              <w:marRight w:val="0"/>
              <w:marTop w:val="100"/>
              <w:marBottom w:val="100"/>
              <w:divBdr>
                <w:top w:val="single" w:sz="2" w:space="0" w:color="D9D9E3"/>
                <w:left w:val="single" w:sz="2" w:space="0" w:color="D9D9E3"/>
                <w:bottom w:val="single" w:sz="2" w:space="0" w:color="D9D9E3"/>
                <w:right w:val="single" w:sz="2" w:space="0" w:color="D9D9E3"/>
              </w:divBdr>
              <w:divsChild>
                <w:div w:id="1138106270">
                  <w:marLeft w:val="0"/>
                  <w:marRight w:val="0"/>
                  <w:marTop w:val="0"/>
                  <w:marBottom w:val="0"/>
                  <w:divBdr>
                    <w:top w:val="single" w:sz="2" w:space="0" w:color="D9D9E3"/>
                    <w:left w:val="single" w:sz="2" w:space="0" w:color="D9D9E3"/>
                    <w:bottom w:val="single" w:sz="2" w:space="0" w:color="D9D9E3"/>
                    <w:right w:val="single" w:sz="2" w:space="0" w:color="D9D9E3"/>
                  </w:divBdr>
                  <w:divsChild>
                    <w:div w:id="524682389">
                      <w:marLeft w:val="0"/>
                      <w:marRight w:val="0"/>
                      <w:marTop w:val="0"/>
                      <w:marBottom w:val="0"/>
                      <w:divBdr>
                        <w:top w:val="single" w:sz="2" w:space="0" w:color="D9D9E3"/>
                        <w:left w:val="single" w:sz="2" w:space="0" w:color="D9D9E3"/>
                        <w:bottom w:val="single" w:sz="2" w:space="0" w:color="D9D9E3"/>
                        <w:right w:val="single" w:sz="2" w:space="0" w:color="D9D9E3"/>
                      </w:divBdr>
                      <w:divsChild>
                        <w:div w:id="1806192836">
                          <w:marLeft w:val="0"/>
                          <w:marRight w:val="0"/>
                          <w:marTop w:val="0"/>
                          <w:marBottom w:val="0"/>
                          <w:divBdr>
                            <w:top w:val="single" w:sz="2" w:space="0" w:color="D9D9E3"/>
                            <w:left w:val="single" w:sz="2" w:space="0" w:color="D9D9E3"/>
                            <w:bottom w:val="single" w:sz="2" w:space="0" w:color="D9D9E3"/>
                            <w:right w:val="single" w:sz="2" w:space="0" w:color="D9D9E3"/>
                          </w:divBdr>
                          <w:divsChild>
                            <w:div w:id="103673201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99020633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5" ma:contentTypeDescription="Create a new document." ma:contentTypeScope="" ma:versionID="49183941de53607219d2a41e88adfbee">
  <xsd:schema xmlns:xsd="http://www.w3.org/2001/XMLSchema" xmlns:xs="http://www.w3.org/2001/XMLSchema" xmlns:p="http://schemas.microsoft.com/office/2006/metadata/properties" xmlns:ns2="1c5831b9-66da-4f16-a409-834213ecdb8e" xmlns:ns3="7d91badd-8922-4db1-9652-4fbca8a6b7df" xmlns:ns4="418e8c98-519b-4e3e-a77f-7ee33016068f" targetNamespace="http://schemas.microsoft.com/office/2006/metadata/properties" ma:root="true" ma:fieldsID="24b99fe5d6d654b5d04b5bbed10723b8" ns2:_="" ns3:_="" ns4:_="">
    <xsd:import namespace="1c5831b9-66da-4f16-a409-834213ecdb8e"/>
    <xsd:import namespace="7d91badd-8922-4db1-9652-4fbca8a6b7df"/>
    <xsd:import namespace="418e8c98-519b-4e3e-a77f-7ee33016068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68719a6c-9fc0-4287-adae-59b7713c0fd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18e8c98-519b-4e3e-a77f-7ee33016068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46845985-64c5-445d-98c9-446d100d1ab4}" ma:internalName="TaxCatchAll" ma:showField="CatchAllData" ma:web="7d91badd-8922-4db1-9652-4fbca8a6b7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c5831b9-66da-4f16-a409-834213ecdb8e">
      <Terms xmlns="http://schemas.microsoft.com/office/infopath/2007/PartnerControls"/>
    </lcf76f155ced4ddcb4097134ff3c332f>
    <TaxCatchAll xmlns="418e8c98-519b-4e3e-a77f-7ee33016068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9F2EEE-1685-41CF-9F44-E4F764639C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418e8c98-519b-4e3e-a77f-7ee3301606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CE7D38-9D1E-4CC9-A595-3B8227051A4E}">
  <ds:schemaRefs>
    <ds:schemaRef ds:uri="http://schemas.microsoft.com/office/2006/metadata/properties"/>
    <ds:schemaRef ds:uri="http://schemas.microsoft.com/office/infopath/2007/PartnerControls"/>
    <ds:schemaRef ds:uri="1c5831b9-66da-4f16-a409-834213ecdb8e"/>
    <ds:schemaRef ds:uri="418e8c98-519b-4e3e-a77f-7ee33016068f"/>
  </ds:schemaRefs>
</ds:datastoreItem>
</file>

<file path=customXml/itemProps3.xml><?xml version="1.0" encoding="utf-8"?>
<ds:datastoreItem xmlns:ds="http://schemas.openxmlformats.org/officeDocument/2006/customXml" ds:itemID="{E55355AF-B94F-4F4F-9400-F1D6E1CFAD75}">
  <ds:schemaRefs>
    <ds:schemaRef ds:uri="http://schemas.microsoft.com/sharepoint/v3/contenttype/forms"/>
  </ds:schemaRefs>
</ds:datastoreItem>
</file>

<file path=docMetadata/LabelInfo.xml><?xml version="1.0" encoding="utf-8"?>
<clbl:labelList xmlns:clbl="http://schemas.microsoft.com/office/2020/mipLabelMetadata">
  <clbl:label id="{cb533529-674f-4ed7-8da2-996f589ea94b}" enabled="0" method="" siteId="{cb533529-674f-4ed7-8da2-996f589ea94b}" removed="1"/>
</clbl:labelList>
</file>

<file path=docProps/app.xml><?xml version="1.0" encoding="utf-8"?>
<Properties xmlns="http://schemas.openxmlformats.org/officeDocument/2006/extended-properties" xmlns:vt="http://schemas.openxmlformats.org/officeDocument/2006/docPropsVTypes">
  <Template>Normal</Template>
  <TotalTime>0</TotalTime>
  <Pages>3</Pages>
  <Words>788</Words>
  <Characters>4201</Characters>
  <Application>Microsoft Office Word</Application>
  <DocSecurity>0</DocSecurity>
  <Lines>96</Lines>
  <Paragraphs>50</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4946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Charlie Evans</cp:lastModifiedBy>
  <cp:revision>3</cp:revision>
  <cp:lastPrinted>2013-05-15T12:05:00Z</cp:lastPrinted>
  <dcterms:created xsi:type="dcterms:W3CDTF">2026-01-26T09:35:00Z</dcterms:created>
  <dcterms:modified xsi:type="dcterms:W3CDTF">2026-01-26T09:35:00Z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